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06DFE175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ins w:id="0" w:author="Sam Roberts" w:date="2024-11-14T15:01:00Z">
        <w:r w:rsidR="00A937E3">
          <w:rPr>
            <w:rFonts w:asciiTheme="minorHAnsi" w:hAnsiTheme="minorHAnsi" w:cstheme="minorHAnsi"/>
            <w:b/>
            <w:sz w:val="28"/>
            <w:szCs w:val="28"/>
          </w:rPr>
          <w:t>J</w:t>
        </w:r>
      </w:ins>
      <w:del w:id="1" w:author="Sam Roberts" w:date="2024-11-14T15:01:00Z">
        <w:r w:rsidR="00775529" w:rsidDel="00A937E3">
          <w:rPr>
            <w:rFonts w:asciiTheme="minorHAnsi" w:hAnsiTheme="minorHAnsi" w:cstheme="minorHAnsi"/>
            <w:b/>
            <w:sz w:val="28"/>
            <w:szCs w:val="28"/>
          </w:rPr>
          <w:delText>F</w:delText>
        </w:r>
      </w:del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1C65C268" w:rsidR="002A351E" w:rsidRPr="00374953" w:rsidRDefault="00A937E3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2" w:author="Sam Roberts" w:date="2024-11-14T15:00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Bloomington Ford, Inc., dba Community Motors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CB83939" w:rsidR="00737375" w:rsidRPr="00374953" w:rsidRDefault="00E5271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1C9E071" w:rsidR="00737375" w:rsidRPr="00374953" w:rsidRDefault="00E5271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0A03AE0" w:rsidR="00737375" w:rsidRPr="00374953" w:rsidRDefault="00E5271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AFDF4FA" w:rsidR="00737375" w:rsidRPr="00374953" w:rsidRDefault="00E5271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C0A0945" w:rsidR="00737375" w:rsidRPr="00374953" w:rsidRDefault="00E5271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5BE086A" w:rsidR="00737375" w:rsidRPr="00374953" w:rsidRDefault="00E5271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C9240D1" w:rsidR="000868CA" w:rsidRPr="00374953" w:rsidRDefault="00E5271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E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2CC346C" w:rsidR="000868CA" w:rsidRPr="00374953" w:rsidRDefault="00E5271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Sam Roberts" w:date="2024-10-02T17:47:00Z">
                  <w:r w:rsidR="000868CA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16A54B27" w:rsidR="0034473B" w:rsidRPr="00374953" w:rsidRDefault="00E52715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Sam Roberts" w:date="2024-10-02T17:47:00Z">
                  <w:r w:rsidR="0034473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E52715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6CA8C30" w:rsidR="001276E5" w:rsidRPr="00374953" w:rsidRDefault="00E5271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E5271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2088B0E" w:rsidR="001276E5" w:rsidRPr="00374953" w:rsidRDefault="00E5271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1B39BBA" w:rsidR="001276E5" w:rsidRDefault="00E5271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Sam Roberts" w:date="2024-10-02T17:48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E5271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CF62619" w:rsidR="000A0BFB" w:rsidRPr="00374953" w:rsidRDefault="00E5271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E5271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45C0879" w:rsidR="000A0BFB" w:rsidRDefault="00E5271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E5271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72CB787E" w:rsidR="00A1289A" w:rsidRPr="00374953" w:rsidRDefault="00E52715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9" w:author="Sam Roberts" w:date="2024-10-02T17:49:00Z">
                  <w:r w:rsidR="00674EC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30" w:author="Sam Roberts" w:date="2024-10-02T17:49:00Z">
                  <w:r w:rsidR="00674ECA" w:rsidDel="00674EC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E52715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02DA6DC4" w:rsidR="00F45D7B" w:rsidRPr="00374953" w:rsidRDefault="00674EC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1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10B1B293" w:rsidR="00102FB2" w:rsidRPr="00374953" w:rsidRDefault="00674EC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2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E5271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E5271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E5271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E5271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E5271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E5271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E5271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E5271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E5271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E5271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E5271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E5271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E5271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E5271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0C1C77FE" w:rsidR="00B157EC" w:rsidRPr="00374953" w:rsidRDefault="00674ECA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3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34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34"/>
      <w:r>
        <w:rPr>
          <w:rStyle w:val="CommentReference"/>
        </w:rPr>
        <w:commentReference w:id="34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3B33F370" w:rsidR="00E16CD5" w:rsidRPr="00374953" w:rsidRDefault="00674EC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5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4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058A2" w14:textId="77777777" w:rsidR="00C15F8C" w:rsidRDefault="00C15F8C" w:rsidP="00313F29">
      <w:r>
        <w:separator/>
      </w:r>
    </w:p>
  </w:endnote>
  <w:endnote w:type="continuationSeparator" w:id="0">
    <w:p w14:paraId="48B52F11" w14:textId="77777777" w:rsidR="00C15F8C" w:rsidRDefault="00C15F8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A937E3">
              <w:rPr>
                <w:b/>
                <w:bCs/>
                <w:noProof/>
              </w:rPr>
              <w:t>1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A937E3">
              <w:rPr>
                <w:b/>
                <w:bCs/>
                <w:noProof/>
              </w:rPr>
              <w:t>4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0C431" w14:textId="77777777" w:rsidR="00C15F8C" w:rsidRDefault="00C15F8C" w:rsidP="00313F29">
      <w:r>
        <w:separator/>
      </w:r>
    </w:p>
  </w:footnote>
  <w:footnote w:type="continuationSeparator" w:id="0">
    <w:p w14:paraId="123DAB85" w14:textId="77777777" w:rsidR="00C15F8C" w:rsidRDefault="00C15F8C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6399402">
    <w:abstractNumId w:val="5"/>
  </w:num>
  <w:num w:numId="2" w16cid:durableId="1209683328">
    <w:abstractNumId w:val="13"/>
  </w:num>
  <w:num w:numId="3" w16cid:durableId="2113432916">
    <w:abstractNumId w:val="24"/>
  </w:num>
  <w:num w:numId="4" w16cid:durableId="711346432">
    <w:abstractNumId w:val="21"/>
  </w:num>
  <w:num w:numId="5" w16cid:durableId="480852197">
    <w:abstractNumId w:val="11"/>
  </w:num>
  <w:num w:numId="6" w16cid:durableId="688487219">
    <w:abstractNumId w:val="30"/>
  </w:num>
  <w:num w:numId="7" w16cid:durableId="482814988">
    <w:abstractNumId w:val="35"/>
  </w:num>
  <w:num w:numId="8" w16cid:durableId="793907473">
    <w:abstractNumId w:val="36"/>
  </w:num>
  <w:num w:numId="9" w16cid:durableId="2000619856">
    <w:abstractNumId w:val="33"/>
  </w:num>
  <w:num w:numId="10" w16cid:durableId="176386427">
    <w:abstractNumId w:val="1"/>
  </w:num>
  <w:num w:numId="11" w16cid:durableId="415129444">
    <w:abstractNumId w:val="9"/>
  </w:num>
  <w:num w:numId="12" w16cid:durableId="496962245">
    <w:abstractNumId w:val="31"/>
  </w:num>
  <w:num w:numId="13" w16cid:durableId="1168330420">
    <w:abstractNumId w:val="2"/>
  </w:num>
  <w:num w:numId="14" w16cid:durableId="330060742">
    <w:abstractNumId w:val="4"/>
  </w:num>
  <w:num w:numId="15" w16cid:durableId="732463056">
    <w:abstractNumId w:val="14"/>
  </w:num>
  <w:num w:numId="16" w16cid:durableId="1593975427">
    <w:abstractNumId w:val="3"/>
  </w:num>
  <w:num w:numId="17" w16cid:durableId="269705074">
    <w:abstractNumId w:val="38"/>
  </w:num>
  <w:num w:numId="18" w16cid:durableId="2006394568">
    <w:abstractNumId w:val="27"/>
  </w:num>
  <w:num w:numId="19" w16cid:durableId="1805196913">
    <w:abstractNumId w:val="8"/>
  </w:num>
  <w:num w:numId="20" w16cid:durableId="97255954">
    <w:abstractNumId w:val="34"/>
  </w:num>
  <w:num w:numId="21" w16cid:durableId="1884753532">
    <w:abstractNumId w:val="20"/>
  </w:num>
  <w:num w:numId="22" w16cid:durableId="475100870">
    <w:abstractNumId w:val="29"/>
  </w:num>
  <w:num w:numId="23" w16cid:durableId="2134589562">
    <w:abstractNumId w:val="26"/>
  </w:num>
  <w:num w:numId="24" w16cid:durableId="2145271707">
    <w:abstractNumId w:val="18"/>
  </w:num>
  <w:num w:numId="25" w16cid:durableId="1658144572">
    <w:abstractNumId w:val="32"/>
  </w:num>
  <w:num w:numId="26" w16cid:durableId="1802457109">
    <w:abstractNumId w:val="16"/>
  </w:num>
  <w:num w:numId="27" w16cid:durableId="1178154840">
    <w:abstractNumId w:val="22"/>
  </w:num>
  <w:num w:numId="28" w16cid:durableId="1860502767">
    <w:abstractNumId w:val="28"/>
  </w:num>
  <w:num w:numId="29" w16cid:durableId="1003094034">
    <w:abstractNumId w:val="23"/>
  </w:num>
  <w:num w:numId="30" w16cid:durableId="770206619">
    <w:abstractNumId w:val="0"/>
  </w:num>
  <w:num w:numId="31" w16cid:durableId="593827316">
    <w:abstractNumId w:val="12"/>
  </w:num>
  <w:num w:numId="32" w16cid:durableId="1058431320">
    <w:abstractNumId w:val="10"/>
  </w:num>
  <w:num w:numId="33" w16cid:durableId="1272396425">
    <w:abstractNumId w:val="15"/>
  </w:num>
  <w:num w:numId="34" w16cid:durableId="1857576234">
    <w:abstractNumId w:val="25"/>
  </w:num>
  <w:num w:numId="35" w16cid:durableId="504638364">
    <w:abstractNumId w:val="7"/>
  </w:num>
  <w:num w:numId="36" w16cid:durableId="539896870">
    <w:abstractNumId w:val="19"/>
  </w:num>
  <w:num w:numId="37" w16cid:durableId="107048264">
    <w:abstractNumId w:val="17"/>
  </w:num>
  <w:num w:numId="38" w16cid:durableId="950283687">
    <w:abstractNumId w:val="37"/>
  </w:num>
  <w:num w:numId="39" w16cid:durableId="983657595">
    <w:abstractNumId w:val="6"/>
  </w:num>
  <w:num w:numId="40" w16cid:durableId="973632527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am Roberts">
    <w15:presenceInfo w15:providerId="AD" w15:userId="S-1-5-21-2624480528-4223034632-4242197329-1141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69D9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97F1F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2F32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74ECA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37E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15F8C"/>
    <w:rsid w:val="00C3237A"/>
    <w:rsid w:val="00C35081"/>
    <w:rsid w:val="00C41A17"/>
    <w:rsid w:val="00C51592"/>
    <w:rsid w:val="00C561AB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715"/>
    <w:rsid w:val="00E55CD1"/>
    <w:rsid w:val="00E63212"/>
    <w:rsid w:val="00E636F1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Kimbrough, Princess A</cp:lastModifiedBy>
  <cp:revision>2</cp:revision>
  <dcterms:created xsi:type="dcterms:W3CDTF">2024-11-18T18:41:00Z</dcterms:created>
  <dcterms:modified xsi:type="dcterms:W3CDTF">2024-11-18T18:41:00Z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